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3247D" w14:textId="77777777" w:rsidR="000A0367" w:rsidRDefault="000A0367" w:rsidP="000A0367">
      <w:pPr>
        <w:rPr>
          <w:b/>
        </w:rPr>
      </w:pPr>
      <w:r>
        <w:rPr>
          <w:b/>
        </w:rPr>
        <w:t>SCADA_DEV_RPU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564"/>
        <w:gridCol w:w="7444"/>
      </w:tblGrid>
      <w:tr w:rsidR="000A0367" w:rsidRPr="00453F47" w14:paraId="554A5FC6" w14:textId="77777777" w:rsidTr="00685FE5">
        <w:tc>
          <w:tcPr>
            <w:tcW w:w="2564" w:type="dxa"/>
          </w:tcPr>
          <w:p w14:paraId="50DBBB4E" w14:textId="77777777" w:rsidR="000A0367" w:rsidRPr="00453F47" w:rsidRDefault="000A0367" w:rsidP="00685FE5">
            <w:pPr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7444" w:type="dxa"/>
          </w:tcPr>
          <w:p w14:paraId="18AD8EC2" w14:textId="77777777" w:rsidR="000A0367" w:rsidRPr="00453F47" w:rsidRDefault="000A0367" w:rsidP="00685FE5">
            <w:pPr>
              <w:rPr>
                <w:b/>
              </w:rPr>
            </w:pPr>
            <w:r>
              <w:rPr>
                <w:b/>
              </w:rPr>
              <w:t>Release Notes</w:t>
            </w:r>
          </w:p>
        </w:tc>
      </w:tr>
      <w:tr w:rsidR="000A0367" w:rsidRPr="00453F47" w14:paraId="7AC7A1B4" w14:textId="77777777" w:rsidTr="00685FE5">
        <w:tc>
          <w:tcPr>
            <w:tcW w:w="2564" w:type="dxa"/>
          </w:tcPr>
          <w:p w14:paraId="21490AB8" w14:textId="77777777" w:rsidR="000A0367" w:rsidRPr="00860D1E" w:rsidRDefault="000A0367" w:rsidP="00685FE5">
            <w:r>
              <w:t>2.2</w:t>
            </w:r>
          </w:p>
        </w:tc>
        <w:tc>
          <w:tcPr>
            <w:tcW w:w="7444" w:type="dxa"/>
          </w:tcPr>
          <w:p w14:paraId="0A2CFBE1" w14:textId="77777777" w:rsidR="000A0367" w:rsidRPr="00860D1E" w:rsidRDefault="000A0367" w:rsidP="00685FE5">
            <w:r>
              <w:t>Revised to Improve Inheritance of Descriptions in the PLC</w:t>
            </w:r>
          </w:p>
        </w:tc>
      </w:tr>
    </w:tbl>
    <w:p w14:paraId="579374B8" w14:textId="77777777" w:rsidR="00BF26AF" w:rsidRDefault="00BE7E4B"/>
    <w:p w14:paraId="4EF19A46" w14:textId="77777777" w:rsidR="000A0367" w:rsidRDefault="000A0367" w:rsidP="000A0367">
      <w:r>
        <w:rPr>
          <w:b/>
        </w:rPr>
        <w:t>Description</w:t>
      </w:r>
      <w:r>
        <w:t>: This UDT is used for mapping of PLC status Registers.</w:t>
      </w:r>
    </w:p>
    <w:p w14:paraId="25B84AB2" w14:textId="63EF300F" w:rsidR="000A0367" w:rsidRDefault="000A0367" w:rsidP="000A0367">
      <w:r>
        <w:rPr>
          <w:b/>
        </w:rPr>
        <w:t>Naming Convention</w:t>
      </w:r>
      <w:r>
        <w:t>: There will be one tag in each PLC that uses this UDT with the name BXX</w:t>
      </w:r>
      <w:ins w:id="0" w:author="Holden, Rob" w:date="2021-11-10T14:20:00Z">
        <w:r w:rsidR="00BE7E4B">
          <w:t>_</w:t>
        </w:r>
      </w:ins>
      <w:r>
        <w:t>RPUY</w:t>
      </w:r>
      <w:ins w:id="1" w:author="Holden, Rob" w:date="2021-11-10T14:20:00Z">
        <w:r w:rsidR="00BE7E4B">
          <w:t>_</w:t>
        </w:r>
      </w:ins>
      <w:r>
        <w:t>001, where BXX represents the facility and area the PLC is installed in and Y represent a numeric identifier for the PLCs in that area.</w:t>
      </w:r>
    </w:p>
    <w:p w14:paraId="2A164B48" w14:textId="77777777" w:rsidR="000A0367" w:rsidRDefault="000A0367" w:rsidP="000A0367">
      <w:pPr>
        <w:rPr>
          <w:b/>
        </w:rPr>
      </w:pPr>
      <w:r>
        <w:rPr>
          <w:b/>
        </w:rPr>
        <w:t>UDT Members</w:t>
      </w:r>
    </w:p>
    <w:tbl>
      <w:tblPr>
        <w:tblStyle w:val="TableGrid"/>
        <w:tblW w:w="10458" w:type="dxa"/>
        <w:tblLook w:val="04A0" w:firstRow="1" w:lastRow="0" w:firstColumn="1" w:lastColumn="0" w:noHBand="0" w:noVBand="1"/>
      </w:tblPr>
      <w:tblGrid>
        <w:gridCol w:w="2886"/>
        <w:gridCol w:w="2624"/>
        <w:gridCol w:w="2295"/>
        <w:gridCol w:w="2653"/>
      </w:tblGrid>
      <w:tr w:rsidR="000A0367" w14:paraId="45BD82EB" w14:textId="77777777" w:rsidTr="001E5FC7">
        <w:trPr>
          <w:tblHeader/>
        </w:trPr>
        <w:tc>
          <w:tcPr>
            <w:tcW w:w="2886" w:type="dxa"/>
          </w:tcPr>
          <w:p w14:paraId="3452E0F9" w14:textId="77777777" w:rsidR="000A0367" w:rsidRPr="00453F47" w:rsidRDefault="000A0367" w:rsidP="00685FE5">
            <w:pPr>
              <w:rPr>
                <w:b/>
              </w:rPr>
            </w:pPr>
            <w:r w:rsidRPr="00453F47">
              <w:rPr>
                <w:b/>
              </w:rPr>
              <w:t>UDT Member</w:t>
            </w:r>
          </w:p>
        </w:tc>
        <w:tc>
          <w:tcPr>
            <w:tcW w:w="2624" w:type="dxa"/>
          </w:tcPr>
          <w:p w14:paraId="6A8D85CC" w14:textId="77777777" w:rsidR="000A0367" w:rsidRPr="00453F47" w:rsidRDefault="000A0367" w:rsidP="00685FE5">
            <w:pPr>
              <w:rPr>
                <w:b/>
              </w:rPr>
            </w:pPr>
            <w:r w:rsidRPr="00453F47">
              <w:rPr>
                <w:b/>
              </w:rPr>
              <w:t>Datatype</w:t>
            </w:r>
          </w:p>
        </w:tc>
        <w:tc>
          <w:tcPr>
            <w:tcW w:w="2295" w:type="dxa"/>
          </w:tcPr>
          <w:p w14:paraId="5252DF0A" w14:textId="77777777" w:rsidR="000A0367" w:rsidRPr="00453F47" w:rsidRDefault="000A0367" w:rsidP="00685FE5">
            <w:pPr>
              <w:rPr>
                <w:b/>
              </w:rPr>
            </w:pPr>
            <w:r w:rsidRPr="00453F47">
              <w:rPr>
                <w:b/>
              </w:rPr>
              <w:t>Description</w:t>
            </w:r>
          </w:p>
        </w:tc>
        <w:tc>
          <w:tcPr>
            <w:tcW w:w="2653" w:type="dxa"/>
          </w:tcPr>
          <w:p w14:paraId="50436D1B" w14:textId="77777777" w:rsidR="000A0367" w:rsidRPr="00453F47" w:rsidRDefault="000A0367" w:rsidP="00685FE5">
            <w:pPr>
              <w:rPr>
                <w:b/>
              </w:rPr>
            </w:pPr>
            <w:r>
              <w:rPr>
                <w:b/>
              </w:rPr>
              <w:t>Usage</w:t>
            </w:r>
          </w:p>
        </w:tc>
      </w:tr>
      <w:tr w:rsidR="000A0367" w14:paraId="70650259" w14:textId="77777777" w:rsidTr="001E5FC7">
        <w:tc>
          <w:tcPr>
            <w:tcW w:w="2886" w:type="dxa"/>
          </w:tcPr>
          <w:p w14:paraId="1254509C" w14:textId="77777777" w:rsidR="000A0367" w:rsidRPr="000A0367" w:rsidRDefault="000A0367" w:rsidP="00685FE5">
            <w:r>
              <w:t>PLC_Security_Alarm</w:t>
            </w:r>
          </w:p>
        </w:tc>
        <w:tc>
          <w:tcPr>
            <w:tcW w:w="2624" w:type="dxa"/>
          </w:tcPr>
          <w:p w14:paraId="47A51EFA" w14:textId="77777777" w:rsidR="000A0367" w:rsidRPr="000A0367" w:rsidRDefault="000A0367" w:rsidP="00685FE5">
            <w:r>
              <w:t>BOOL</w:t>
            </w:r>
          </w:p>
        </w:tc>
        <w:tc>
          <w:tcPr>
            <w:tcW w:w="2295" w:type="dxa"/>
          </w:tcPr>
          <w:p w14:paraId="24A24067" w14:textId="77777777" w:rsidR="000A0367" w:rsidRPr="000A0367" w:rsidRDefault="000A0367" w:rsidP="00685FE5">
            <w:r>
              <w:t>Indicates Unauthorized Programming Has Occurred</w:t>
            </w:r>
          </w:p>
        </w:tc>
        <w:tc>
          <w:tcPr>
            <w:tcW w:w="2653" w:type="dxa"/>
          </w:tcPr>
          <w:p w14:paraId="7F8D7240" w14:textId="77777777" w:rsidR="000A0367" w:rsidRPr="000A0367" w:rsidRDefault="000A0367" w:rsidP="00685FE5">
            <w:r>
              <w:t>Used in Security Routine</w:t>
            </w:r>
          </w:p>
        </w:tc>
      </w:tr>
      <w:tr w:rsidR="00001418" w14:paraId="65C631BC" w14:textId="77777777" w:rsidTr="001E5FC7">
        <w:tc>
          <w:tcPr>
            <w:tcW w:w="2886" w:type="dxa"/>
          </w:tcPr>
          <w:p w14:paraId="6E180F55" w14:textId="77777777" w:rsidR="00001418" w:rsidRDefault="00001418" w:rsidP="00685FE5">
            <w:r>
              <w:t>Enable_PLC_Security</w:t>
            </w:r>
          </w:p>
        </w:tc>
        <w:tc>
          <w:tcPr>
            <w:tcW w:w="2624" w:type="dxa"/>
          </w:tcPr>
          <w:p w14:paraId="2C112B96" w14:textId="77777777" w:rsidR="00001418" w:rsidRDefault="00001418" w:rsidP="00685FE5">
            <w:r>
              <w:t>BOOL</w:t>
            </w:r>
          </w:p>
        </w:tc>
        <w:tc>
          <w:tcPr>
            <w:tcW w:w="2295" w:type="dxa"/>
          </w:tcPr>
          <w:p w14:paraId="29C1EF23" w14:textId="77777777" w:rsidR="00001418" w:rsidRDefault="00001418" w:rsidP="00685FE5">
            <w:r>
              <w:t>Enables Unauthorized Programming Detection in the PLC</w:t>
            </w:r>
          </w:p>
        </w:tc>
        <w:tc>
          <w:tcPr>
            <w:tcW w:w="2653" w:type="dxa"/>
          </w:tcPr>
          <w:p w14:paraId="0FFFDCCC" w14:textId="77777777" w:rsidR="00001418" w:rsidRDefault="00001418" w:rsidP="00685FE5">
            <w:r>
              <w:t>Used in Security Routine`</w:t>
            </w:r>
          </w:p>
        </w:tc>
      </w:tr>
      <w:tr w:rsidR="00001418" w14:paraId="6B48F493" w14:textId="77777777" w:rsidTr="001E5FC7">
        <w:tc>
          <w:tcPr>
            <w:tcW w:w="2886" w:type="dxa"/>
          </w:tcPr>
          <w:p w14:paraId="7F6ED8E7" w14:textId="77777777" w:rsidR="00001418" w:rsidRDefault="00001418" w:rsidP="00685FE5">
            <w:r w:rsidRPr="00001418">
              <w:t>DO_SU</w:t>
            </w:r>
          </w:p>
        </w:tc>
        <w:tc>
          <w:tcPr>
            <w:tcW w:w="2624" w:type="dxa"/>
          </w:tcPr>
          <w:p w14:paraId="5A840D6D" w14:textId="77777777" w:rsidR="00001418" w:rsidRDefault="00001418" w:rsidP="00685FE5">
            <w:r>
              <w:t>BOOL</w:t>
            </w:r>
          </w:p>
        </w:tc>
        <w:tc>
          <w:tcPr>
            <w:tcW w:w="2295" w:type="dxa"/>
          </w:tcPr>
          <w:p w14:paraId="17040403" w14:textId="77777777" w:rsidR="00001418" w:rsidRDefault="00001418" w:rsidP="00685FE5">
            <w:r>
              <w:t>Update PLC Clock with SCADA Clock Settings</w:t>
            </w:r>
          </w:p>
        </w:tc>
        <w:tc>
          <w:tcPr>
            <w:tcW w:w="2653" w:type="dxa"/>
          </w:tcPr>
          <w:p w14:paraId="101AB2C5" w14:textId="77777777" w:rsidR="00001418" w:rsidRDefault="00001418" w:rsidP="00685FE5">
            <w:r>
              <w:t>Used in GEN_HK routine</w:t>
            </w:r>
          </w:p>
        </w:tc>
      </w:tr>
      <w:tr w:rsidR="00001418" w14:paraId="0085624D" w14:textId="77777777" w:rsidTr="001E5FC7">
        <w:tc>
          <w:tcPr>
            <w:tcW w:w="2886" w:type="dxa"/>
          </w:tcPr>
          <w:p w14:paraId="68DB9067" w14:textId="77777777" w:rsidR="00001418" w:rsidRPr="00001418" w:rsidRDefault="00001418" w:rsidP="00685FE5">
            <w:r>
              <w:t>FIRST_SCAN</w:t>
            </w:r>
          </w:p>
        </w:tc>
        <w:tc>
          <w:tcPr>
            <w:tcW w:w="2624" w:type="dxa"/>
          </w:tcPr>
          <w:p w14:paraId="4A3FB9ED" w14:textId="77777777" w:rsidR="00001418" w:rsidRDefault="00001418" w:rsidP="00685FE5">
            <w:r>
              <w:t>BOOL</w:t>
            </w:r>
          </w:p>
        </w:tc>
        <w:tc>
          <w:tcPr>
            <w:tcW w:w="2295" w:type="dxa"/>
          </w:tcPr>
          <w:p w14:paraId="09CC9244" w14:textId="77777777" w:rsidR="00001418" w:rsidRDefault="00001418" w:rsidP="00685FE5">
            <w:r>
              <w:t>PLC First Scan Bit</w:t>
            </w:r>
          </w:p>
        </w:tc>
        <w:tc>
          <w:tcPr>
            <w:tcW w:w="2653" w:type="dxa"/>
          </w:tcPr>
          <w:p w14:paraId="0813F407" w14:textId="77777777" w:rsidR="00001418" w:rsidRDefault="009F252B" w:rsidP="00685FE5">
            <w:r>
              <w:t>Used in Processor Status Routine</w:t>
            </w:r>
          </w:p>
        </w:tc>
      </w:tr>
      <w:tr w:rsidR="00001418" w14:paraId="2CBBB50B" w14:textId="77777777" w:rsidTr="001E5FC7">
        <w:tc>
          <w:tcPr>
            <w:tcW w:w="2886" w:type="dxa"/>
          </w:tcPr>
          <w:p w14:paraId="1818C877" w14:textId="77777777" w:rsidR="00001418" w:rsidRDefault="00001418" w:rsidP="00685FE5">
            <w:r>
              <w:t>KEY_RUN</w:t>
            </w:r>
          </w:p>
        </w:tc>
        <w:tc>
          <w:tcPr>
            <w:tcW w:w="2624" w:type="dxa"/>
          </w:tcPr>
          <w:p w14:paraId="09CF4252" w14:textId="77777777" w:rsidR="00001418" w:rsidRDefault="00001418" w:rsidP="00685FE5">
            <w:r>
              <w:t>BOOL</w:t>
            </w:r>
          </w:p>
        </w:tc>
        <w:tc>
          <w:tcPr>
            <w:tcW w:w="2295" w:type="dxa"/>
          </w:tcPr>
          <w:p w14:paraId="6F2FEE88" w14:textId="77777777" w:rsidR="00001418" w:rsidRDefault="00001418" w:rsidP="00685FE5">
            <w:r>
              <w:t>Processor</w:t>
            </w:r>
            <w:r w:rsidR="00EC366D">
              <w:t xml:space="preserve"> Keyswitch</w:t>
            </w:r>
            <w:r>
              <w:t xml:space="preserve"> in Run Mode</w:t>
            </w:r>
          </w:p>
        </w:tc>
        <w:tc>
          <w:tcPr>
            <w:tcW w:w="2653" w:type="dxa"/>
          </w:tcPr>
          <w:p w14:paraId="1CDEDC72" w14:textId="77777777" w:rsidR="00001418" w:rsidRDefault="009F252B" w:rsidP="00685FE5">
            <w:r>
              <w:t>Used in Processor Status Routine</w:t>
            </w:r>
          </w:p>
        </w:tc>
      </w:tr>
      <w:tr w:rsidR="00001418" w14:paraId="07BE61E6" w14:textId="77777777" w:rsidTr="001E5FC7">
        <w:tc>
          <w:tcPr>
            <w:tcW w:w="2886" w:type="dxa"/>
          </w:tcPr>
          <w:p w14:paraId="381D203E" w14:textId="77777777" w:rsidR="00001418" w:rsidRDefault="00001418" w:rsidP="00685FE5">
            <w:r>
              <w:t>KEY_PROGRAM</w:t>
            </w:r>
          </w:p>
        </w:tc>
        <w:tc>
          <w:tcPr>
            <w:tcW w:w="2624" w:type="dxa"/>
          </w:tcPr>
          <w:p w14:paraId="506ABBAC" w14:textId="77777777" w:rsidR="00001418" w:rsidRDefault="00001418" w:rsidP="00685FE5">
            <w:r>
              <w:t>BOOL</w:t>
            </w:r>
          </w:p>
        </w:tc>
        <w:tc>
          <w:tcPr>
            <w:tcW w:w="2295" w:type="dxa"/>
          </w:tcPr>
          <w:p w14:paraId="29AE8476" w14:textId="77777777" w:rsidR="00001418" w:rsidRDefault="00EC366D" w:rsidP="00685FE5">
            <w:r>
              <w:t>Processor Keyswitch</w:t>
            </w:r>
            <w:r w:rsidR="00001418">
              <w:t xml:space="preserve"> in Program Mode</w:t>
            </w:r>
          </w:p>
        </w:tc>
        <w:tc>
          <w:tcPr>
            <w:tcW w:w="2653" w:type="dxa"/>
          </w:tcPr>
          <w:p w14:paraId="271C6794" w14:textId="77777777" w:rsidR="00001418" w:rsidRDefault="009F252B" w:rsidP="00685FE5">
            <w:r>
              <w:t>Used in Processor Status Routine</w:t>
            </w:r>
          </w:p>
        </w:tc>
      </w:tr>
      <w:tr w:rsidR="00001418" w14:paraId="141E7A3D" w14:textId="77777777" w:rsidTr="001E5FC7">
        <w:tc>
          <w:tcPr>
            <w:tcW w:w="2886" w:type="dxa"/>
          </w:tcPr>
          <w:p w14:paraId="2DBE72D2" w14:textId="77777777" w:rsidR="00001418" w:rsidRDefault="00001418" w:rsidP="00685FE5">
            <w:r>
              <w:t>KEY_REMOTE</w:t>
            </w:r>
          </w:p>
        </w:tc>
        <w:tc>
          <w:tcPr>
            <w:tcW w:w="2624" w:type="dxa"/>
          </w:tcPr>
          <w:p w14:paraId="7E47B9F4" w14:textId="77777777" w:rsidR="00001418" w:rsidRDefault="00001418" w:rsidP="00685FE5">
            <w:r>
              <w:t>BOOL</w:t>
            </w:r>
          </w:p>
        </w:tc>
        <w:tc>
          <w:tcPr>
            <w:tcW w:w="2295" w:type="dxa"/>
          </w:tcPr>
          <w:p w14:paraId="20B5B36A" w14:textId="77777777" w:rsidR="00001418" w:rsidRDefault="00EC366D" w:rsidP="00685FE5">
            <w:r>
              <w:t>Processor Keyswitch</w:t>
            </w:r>
            <w:r w:rsidR="00001418">
              <w:t xml:space="preserve"> in Remote Mode</w:t>
            </w:r>
          </w:p>
        </w:tc>
        <w:tc>
          <w:tcPr>
            <w:tcW w:w="2653" w:type="dxa"/>
          </w:tcPr>
          <w:p w14:paraId="75B0A107" w14:textId="77777777" w:rsidR="00001418" w:rsidRDefault="009F252B" w:rsidP="00685FE5">
            <w:r>
              <w:t>Used in Processor Status Routine</w:t>
            </w:r>
          </w:p>
        </w:tc>
      </w:tr>
      <w:tr w:rsidR="00001418" w14:paraId="5B788FFB" w14:textId="77777777" w:rsidTr="001E5FC7">
        <w:tc>
          <w:tcPr>
            <w:tcW w:w="2886" w:type="dxa"/>
          </w:tcPr>
          <w:p w14:paraId="704430D4" w14:textId="77777777" w:rsidR="00001418" w:rsidRDefault="00EC366D" w:rsidP="00685FE5">
            <w:r w:rsidRPr="00EC366D">
              <w:t>CONTROLLER_FAULTED</w:t>
            </w:r>
          </w:p>
        </w:tc>
        <w:tc>
          <w:tcPr>
            <w:tcW w:w="2624" w:type="dxa"/>
          </w:tcPr>
          <w:p w14:paraId="0312177A" w14:textId="77777777" w:rsidR="00001418" w:rsidRDefault="00EC366D" w:rsidP="00685FE5">
            <w:r>
              <w:t>BOOL</w:t>
            </w:r>
          </w:p>
        </w:tc>
        <w:tc>
          <w:tcPr>
            <w:tcW w:w="2295" w:type="dxa"/>
          </w:tcPr>
          <w:p w14:paraId="681B4A81" w14:textId="77777777" w:rsidR="00001418" w:rsidRDefault="00EC366D" w:rsidP="00685FE5">
            <w:r>
              <w:t>Major PLC Fault Present</w:t>
            </w:r>
          </w:p>
        </w:tc>
        <w:tc>
          <w:tcPr>
            <w:tcW w:w="2653" w:type="dxa"/>
          </w:tcPr>
          <w:p w14:paraId="7A0636FD" w14:textId="77777777" w:rsidR="00001418" w:rsidRDefault="009F252B" w:rsidP="00685FE5">
            <w:r>
              <w:t>Used in Fault Handling Routine</w:t>
            </w:r>
          </w:p>
        </w:tc>
      </w:tr>
      <w:tr w:rsidR="00EC366D" w14:paraId="229194E7" w14:textId="77777777" w:rsidTr="001E5FC7">
        <w:tc>
          <w:tcPr>
            <w:tcW w:w="2886" w:type="dxa"/>
          </w:tcPr>
          <w:p w14:paraId="3B3864A1" w14:textId="77777777" w:rsidR="00EC366D" w:rsidRPr="00EC366D" w:rsidRDefault="00EC366D" w:rsidP="00685FE5">
            <w:r w:rsidRPr="00EC366D">
              <w:t>CONTROLLER_RUN</w:t>
            </w:r>
          </w:p>
        </w:tc>
        <w:tc>
          <w:tcPr>
            <w:tcW w:w="2624" w:type="dxa"/>
          </w:tcPr>
          <w:p w14:paraId="7D794329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30127175" w14:textId="77777777" w:rsidR="00EC366D" w:rsidRDefault="00EC366D" w:rsidP="00685FE5">
            <w:r>
              <w:t>Processor in Run Mode</w:t>
            </w:r>
          </w:p>
        </w:tc>
        <w:tc>
          <w:tcPr>
            <w:tcW w:w="2653" w:type="dxa"/>
          </w:tcPr>
          <w:p w14:paraId="4E976F31" w14:textId="77777777" w:rsidR="00EC366D" w:rsidRDefault="009F252B" w:rsidP="00685FE5">
            <w:r>
              <w:t>Used in Processor Status Routine</w:t>
            </w:r>
          </w:p>
        </w:tc>
      </w:tr>
      <w:tr w:rsidR="00EC366D" w14:paraId="65A2E788" w14:textId="77777777" w:rsidTr="001E5FC7">
        <w:tc>
          <w:tcPr>
            <w:tcW w:w="2886" w:type="dxa"/>
          </w:tcPr>
          <w:p w14:paraId="460A1D30" w14:textId="77777777" w:rsidR="00EC366D" w:rsidRPr="00EC366D" w:rsidRDefault="00EC366D" w:rsidP="00685FE5">
            <w:r w:rsidRPr="00EC366D">
              <w:lastRenderedPageBreak/>
              <w:t>CONTROLLER_PROGRAM</w:t>
            </w:r>
          </w:p>
        </w:tc>
        <w:tc>
          <w:tcPr>
            <w:tcW w:w="2624" w:type="dxa"/>
          </w:tcPr>
          <w:p w14:paraId="0D0E87EB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0180EECF" w14:textId="77777777" w:rsidR="00EC366D" w:rsidRDefault="00EC366D" w:rsidP="00685FE5">
            <w:r>
              <w:t>Processor in Program Mode</w:t>
            </w:r>
          </w:p>
        </w:tc>
        <w:tc>
          <w:tcPr>
            <w:tcW w:w="2653" w:type="dxa"/>
          </w:tcPr>
          <w:p w14:paraId="4A5623A9" w14:textId="77777777" w:rsidR="00EC366D" w:rsidRDefault="009F252B" w:rsidP="00685FE5">
            <w:r>
              <w:t>Used in Processor Status Routine</w:t>
            </w:r>
          </w:p>
        </w:tc>
      </w:tr>
      <w:tr w:rsidR="00EC366D" w14:paraId="594187E4" w14:textId="77777777" w:rsidTr="001E5FC7">
        <w:tc>
          <w:tcPr>
            <w:tcW w:w="2886" w:type="dxa"/>
          </w:tcPr>
          <w:p w14:paraId="3599293E" w14:textId="77777777" w:rsidR="00EC366D" w:rsidRPr="00EC366D" w:rsidRDefault="00EC366D" w:rsidP="00EC366D">
            <w:r w:rsidRPr="00EC366D">
              <w:t>CONTROLLER_</w:t>
            </w:r>
            <w:r>
              <w:t>TEST</w:t>
            </w:r>
          </w:p>
        </w:tc>
        <w:tc>
          <w:tcPr>
            <w:tcW w:w="2624" w:type="dxa"/>
          </w:tcPr>
          <w:p w14:paraId="4FD00B63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7B51A2F6" w14:textId="77777777" w:rsidR="00EC366D" w:rsidRDefault="00EC366D" w:rsidP="00685FE5">
            <w:r>
              <w:t>Processor in Test Mode</w:t>
            </w:r>
          </w:p>
        </w:tc>
        <w:tc>
          <w:tcPr>
            <w:tcW w:w="2653" w:type="dxa"/>
          </w:tcPr>
          <w:p w14:paraId="05E5BAF2" w14:textId="77777777" w:rsidR="00EC366D" w:rsidRDefault="009F252B" w:rsidP="00685FE5">
            <w:r>
              <w:t>Used in Processor Status Routine</w:t>
            </w:r>
          </w:p>
        </w:tc>
      </w:tr>
      <w:tr w:rsidR="00EC366D" w14:paraId="3DE85C88" w14:textId="77777777" w:rsidTr="001E5FC7">
        <w:tc>
          <w:tcPr>
            <w:tcW w:w="2886" w:type="dxa"/>
          </w:tcPr>
          <w:p w14:paraId="42071596" w14:textId="77777777" w:rsidR="00EC366D" w:rsidRPr="00EC366D" w:rsidRDefault="00EC366D" w:rsidP="00EC366D">
            <w:r w:rsidRPr="00EC366D">
              <w:t>FORCES_PRESENT</w:t>
            </w:r>
          </w:p>
        </w:tc>
        <w:tc>
          <w:tcPr>
            <w:tcW w:w="2624" w:type="dxa"/>
          </w:tcPr>
          <w:p w14:paraId="24D3FA94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7340C67F" w14:textId="77777777" w:rsidR="00EC366D" w:rsidRDefault="00EC366D" w:rsidP="00685FE5">
            <w:r>
              <w:t>Force Values Present in PLC</w:t>
            </w:r>
          </w:p>
        </w:tc>
        <w:tc>
          <w:tcPr>
            <w:tcW w:w="2653" w:type="dxa"/>
          </w:tcPr>
          <w:p w14:paraId="170BE1F6" w14:textId="77777777" w:rsidR="00EC366D" w:rsidRDefault="009F252B" w:rsidP="00685FE5">
            <w:r>
              <w:t>Used in Processor Status Routine</w:t>
            </w:r>
          </w:p>
        </w:tc>
      </w:tr>
      <w:tr w:rsidR="00EC366D" w14:paraId="75B1DFA2" w14:textId="77777777" w:rsidTr="001E5FC7">
        <w:tc>
          <w:tcPr>
            <w:tcW w:w="2886" w:type="dxa"/>
          </w:tcPr>
          <w:p w14:paraId="16328FCC" w14:textId="77777777" w:rsidR="00EC366D" w:rsidRPr="00EC366D" w:rsidRDefault="00EC366D" w:rsidP="00EC366D">
            <w:r w:rsidRPr="00EC366D">
              <w:t>FORCES_ENABLED</w:t>
            </w:r>
          </w:p>
        </w:tc>
        <w:tc>
          <w:tcPr>
            <w:tcW w:w="2624" w:type="dxa"/>
          </w:tcPr>
          <w:p w14:paraId="2CC3360A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57FCE88F" w14:textId="77777777" w:rsidR="00EC366D" w:rsidRDefault="00EC366D" w:rsidP="00685FE5">
            <w:r>
              <w:t>Force Values Enabled in PLC</w:t>
            </w:r>
          </w:p>
        </w:tc>
        <w:tc>
          <w:tcPr>
            <w:tcW w:w="2653" w:type="dxa"/>
          </w:tcPr>
          <w:p w14:paraId="1C72A85E" w14:textId="77777777" w:rsidR="00EC366D" w:rsidRDefault="009F252B" w:rsidP="00685FE5">
            <w:r>
              <w:t>Used in Processor Status Routine</w:t>
            </w:r>
          </w:p>
        </w:tc>
      </w:tr>
      <w:tr w:rsidR="00EC366D" w14:paraId="69ABB5D6" w14:textId="77777777" w:rsidTr="001E5FC7">
        <w:tc>
          <w:tcPr>
            <w:tcW w:w="2886" w:type="dxa"/>
          </w:tcPr>
          <w:p w14:paraId="43DD409D" w14:textId="77777777" w:rsidR="00EC366D" w:rsidRPr="00EC366D" w:rsidRDefault="00EC366D" w:rsidP="00EC366D">
            <w:r w:rsidRPr="00EC366D">
              <w:t>MAJORFAULT_WATCHDOG</w:t>
            </w:r>
          </w:p>
        </w:tc>
        <w:tc>
          <w:tcPr>
            <w:tcW w:w="2624" w:type="dxa"/>
          </w:tcPr>
          <w:p w14:paraId="1A049D21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3E0CC983" w14:textId="77777777" w:rsidR="00EC366D" w:rsidRDefault="00EC366D" w:rsidP="00685FE5">
            <w:r>
              <w:t>The PLC has halted due to a Watchdog Error</w:t>
            </w:r>
          </w:p>
        </w:tc>
        <w:tc>
          <w:tcPr>
            <w:tcW w:w="2653" w:type="dxa"/>
          </w:tcPr>
          <w:p w14:paraId="0B9B8E38" w14:textId="77777777" w:rsidR="00EC366D" w:rsidRDefault="009F252B" w:rsidP="009F252B">
            <w:r>
              <w:t>Used in Fault Handling Routine</w:t>
            </w:r>
          </w:p>
        </w:tc>
      </w:tr>
      <w:tr w:rsidR="00EC366D" w14:paraId="7E6EEF47" w14:textId="77777777" w:rsidTr="001E5FC7">
        <w:tc>
          <w:tcPr>
            <w:tcW w:w="2886" w:type="dxa"/>
          </w:tcPr>
          <w:p w14:paraId="7B6BB51F" w14:textId="77777777" w:rsidR="00EC366D" w:rsidRPr="00EC366D" w:rsidRDefault="00EC366D" w:rsidP="00EC366D">
            <w:r w:rsidRPr="00EC366D">
              <w:t>MAJORFAULT_STARTUP</w:t>
            </w:r>
          </w:p>
        </w:tc>
        <w:tc>
          <w:tcPr>
            <w:tcW w:w="2624" w:type="dxa"/>
          </w:tcPr>
          <w:p w14:paraId="6E10530E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034F3667" w14:textId="77777777" w:rsidR="00EC366D" w:rsidRDefault="00EC366D" w:rsidP="00685FE5">
            <w:r>
              <w:t>The PLC has halted on Startup</w:t>
            </w:r>
          </w:p>
        </w:tc>
        <w:tc>
          <w:tcPr>
            <w:tcW w:w="2653" w:type="dxa"/>
          </w:tcPr>
          <w:p w14:paraId="10E6B9B4" w14:textId="77777777" w:rsidR="00EC366D" w:rsidRDefault="009F252B" w:rsidP="00685FE5">
            <w:r>
              <w:t>Used in Fault Handling Routine</w:t>
            </w:r>
          </w:p>
        </w:tc>
      </w:tr>
      <w:tr w:rsidR="00EC366D" w14:paraId="4EE3D225" w14:textId="77777777" w:rsidTr="001E5FC7">
        <w:tc>
          <w:tcPr>
            <w:tcW w:w="2886" w:type="dxa"/>
          </w:tcPr>
          <w:p w14:paraId="00DE732E" w14:textId="77777777" w:rsidR="00EC366D" w:rsidRPr="00EC366D" w:rsidRDefault="00EC366D" w:rsidP="00EC366D">
            <w:r w:rsidRPr="00EC366D">
              <w:t>MINORFAULT_BATTERY_LOW</w:t>
            </w:r>
          </w:p>
        </w:tc>
        <w:tc>
          <w:tcPr>
            <w:tcW w:w="2624" w:type="dxa"/>
          </w:tcPr>
          <w:p w14:paraId="70F54CE7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0D9425AB" w14:textId="77777777" w:rsidR="00EC366D" w:rsidRDefault="00EC366D" w:rsidP="00685FE5">
            <w:r>
              <w:t>The PLC Battery or Energy Storage Device is low</w:t>
            </w:r>
          </w:p>
        </w:tc>
        <w:tc>
          <w:tcPr>
            <w:tcW w:w="2653" w:type="dxa"/>
          </w:tcPr>
          <w:p w14:paraId="0775D7C8" w14:textId="77777777" w:rsidR="00EC366D" w:rsidRDefault="009F252B" w:rsidP="009F252B">
            <w:r>
              <w:t>Used in Minor Faults Routine</w:t>
            </w:r>
          </w:p>
        </w:tc>
      </w:tr>
      <w:tr w:rsidR="00EC366D" w14:paraId="3A4F92AD" w14:textId="77777777" w:rsidTr="001E5FC7">
        <w:tc>
          <w:tcPr>
            <w:tcW w:w="2886" w:type="dxa"/>
          </w:tcPr>
          <w:p w14:paraId="1501C204" w14:textId="77777777" w:rsidR="00EC366D" w:rsidRPr="00EC366D" w:rsidRDefault="00EC366D" w:rsidP="00EC366D">
            <w:r w:rsidRPr="00EC366D">
              <w:t>MINORFAULT_IO</w:t>
            </w:r>
          </w:p>
        </w:tc>
        <w:tc>
          <w:tcPr>
            <w:tcW w:w="2624" w:type="dxa"/>
          </w:tcPr>
          <w:p w14:paraId="7F7CCE7E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720ABD11" w14:textId="77777777" w:rsidR="00EC366D" w:rsidRDefault="00EC366D" w:rsidP="00EC366D">
            <w:r>
              <w:t>Minor Fault with IO</w:t>
            </w:r>
          </w:p>
        </w:tc>
        <w:tc>
          <w:tcPr>
            <w:tcW w:w="2653" w:type="dxa"/>
          </w:tcPr>
          <w:p w14:paraId="21043AC6" w14:textId="77777777" w:rsidR="00EC366D" w:rsidRDefault="009F252B" w:rsidP="00685FE5">
            <w:r>
              <w:t>Used in Minor Faults Routine</w:t>
            </w:r>
          </w:p>
        </w:tc>
      </w:tr>
      <w:tr w:rsidR="00EC366D" w14:paraId="3E3C5CBF" w14:textId="77777777" w:rsidTr="001E5FC7">
        <w:tc>
          <w:tcPr>
            <w:tcW w:w="2886" w:type="dxa"/>
          </w:tcPr>
          <w:p w14:paraId="19BABB09" w14:textId="77777777" w:rsidR="00EC366D" w:rsidRPr="00EC366D" w:rsidRDefault="00EC366D" w:rsidP="00EC366D">
            <w:r w:rsidRPr="00EC366D">
              <w:t>MINORFAULT_PROGRAM</w:t>
            </w:r>
          </w:p>
        </w:tc>
        <w:tc>
          <w:tcPr>
            <w:tcW w:w="2624" w:type="dxa"/>
          </w:tcPr>
          <w:p w14:paraId="2BA606FC" w14:textId="77777777" w:rsidR="00EC366D" w:rsidRDefault="00EC366D" w:rsidP="00685FE5">
            <w:r>
              <w:t>BOOL</w:t>
            </w:r>
          </w:p>
        </w:tc>
        <w:tc>
          <w:tcPr>
            <w:tcW w:w="2295" w:type="dxa"/>
          </w:tcPr>
          <w:p w14:paraId="1B66CCAA" w14:textId="77777777" w:rsidR="00EC366D" w:rsidRDefault="00EC366D" w:rsidP="00685FE5">
            <w:r>
              <w:t>Minor Fault during Program Execution</w:t>
            </w:r>
          </w:p>
        </w:tc>
        <w:tc>
          <w:tcPr>
            <w:tcW w:w="2653" w:type="dxa"/>
          </w:tcPr>
          <w:p w14:paraId="51C64470" w14:textId="77777777" w:rsidR="00EC366D" w:rsidRDefault="009F252B" w:rsidP="00685FE5">
            <w:r>
              <w:t>Used in Minor Faults Routine</w:t>
            </w:r>
          </w:p>
        </w:tc>
      </w:tr>
      <w:tr w:rsidR="00EC366D" w14:paraId="5AACE538" w14:textId="77777777" w:rsidTr="001E5FC7">
        <w:tc>
          <w:tcPr>
            <w:tcW w:w="2886" w:type="dxa"/>
          </w:tcPr>
          <w:p w14:paraId="2CBEDFFB" w14:textId="77777777" w:rsidR="00EC366D" w:rsidRPr="00EC366D" w:rsidRDefault="00EC366D" w:rsidP="00EC366D">
            <w:r w:rsidRPr="00EC366D">
              <w:t>STATUS</w:t>
            </w:r>
          </w:p>
        </w:tc>
        <w:tc>
          <w:tcPr>
            <w:tcW w:w="2624" w:type="dxa"/>
          </w:tcPr>
          <w:p w14:paraId="31A37CCC" w14:textId="77777777" w:rsidR="00EC366D" w:rsidRDefault="00EC366D" w:rsidP="00685FE5">
            <w:r>
              <w:t>INT</w:t>
            </w:r>
          </w:p>
        </w:tc>
        <w:tc>
          <w:tcPr>
            <w:tcW w:w="2295" w:type="dxa"/>
          </w:tcPr>
          <w:p w14:paraId="67F76510" w14:textId="77777777" w:rsidR="00EC366D" w:rsidRDefault="00EC366D" w:rsidP="00685FE5">
            <w:r>
              <w:t>PLC Status Word</w:t>
            </w:r>
          </w:p>
        </w:tc>
        <w:tc>
          <w:tcPr>
            <w:tcW w:w="2653" w:type="dxa"/>
          </w:tcPr>
          <w:p w14:paraId="18ED178B" w14:textId="77777777" w:rsidR="00EC366D" w:rsidRDefault="009F252B" w:rsidP="00685FE5">
            <w:r>
              <w:t>Used in Processor Status Routine</w:t>
            </w:r>
          </w:p>
        </w:tc>
      </w:tr>
      <w:tr w:rsidR="00EC366D" w14:paraId="4052C8B8" w14:textId="77777777" w:rsidTr="001E5FC7">
        <w:tc>
          <w:tcPr>
            <w:tcW w:w="2886" w:type="dxa"/>
          </w:tcPr>
          <w:p w14:paraId="35E27840" w14:textId="77777777" w:rsidR="00EC366D" w:rsidRPr="00EC366D" w:rsidRDefault="00EC366D" w:rsidP="00EC366D">
            <w:r w:rsidRPr="00EC366D">
              <w:t>FORCE_STATUS</w:t>
            </w:r>
          </w:p>
        </w:tc>
        <w:tc>
          <w:tcPr>
            <w:tcW w:w="2624" w:type="dxa"/>
          </w:tcPr>
          <w:p w14:paraId="4C2C0019" w14:textId="77777777" w:rsidR="00EC366D" w:rsidRDefault="00EC366D" w:rsidP="00685FE5">
            <w:r>
              <w:t>INT</w:t>
            </w:r>
          </w:p>
        </w:tc>
        <w:tc>
          <w:tcPr>
            <w:tcW w:w="2295" w:type="dxa"/>
          </w:tcPr>
          <w:p w14:paraId="4F0C988C" w14:textId="77777777" w:rsidR="00EC366D" w:rsidRDefault="005142EE" w:rsidP="00685FE5">
            <w:r>
              <w:t>PLC Force Status Word</w:t>
            </w:r>
          </w:p>
        </w:tc>
        <w:tc>
          <w:tcPr>
            <w:tcW w:w="2653" w:type="dxa"/>
          </w:tcPr>
          <w:p w14:paraId="3145080E" w14:textId="77777777" w:rsidR="00EC366D" w:rsidRDefault="009F252B" w:rsidP="00685FE5">
            <w:r>
              <w:t>Used in Processor Status Routine</w:t>
            </w:r>
          </w:p>
        </w:tc>
      </w:tr>
      <w:tr w:rsidR="001E5FC7" w14:paraId="03DB2C27" w14:textId="77777777" w:rsidTr="001E5FC7">
        <w:tc>
          <w:tcPr>
            <w:tcW w:w="2886" w:type="dxa"/>
          </w:tcPr>
          <w:p w14:paraId="42EB0732" w14:textId="77777777" w:rsidR="001E5FC7" w:rsidRPr="00EC366D" w:rsidRDefault="001E5FC7" w:rsidP="00EC366D">
            <w:r>
              <w:t>AO_YY</w:t>
            </w:r>
          </w:p>
        </w:tc>
        <w:tc>
          <w:tcPr>
            <w:tcW w:w="2624" w:type="dxa"/>
          </w:tcPr>
          <w:p w14:paraId="4D7FE686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3EBB88F5" w14:textId="77777777" w:rsidR="001E5FC7" w:rsidRDefault="001E5FC7" w:rsidP="005142EE">
            <w:r>
              <w:t xml:space="preserve">Year from </w:t>
            </w:r>
            <w:r w:rsidR="005142EE">
              <w:t>HMI</w:t>
            </w:r>
          </w:p>
        </w:tc>
        <w:tc>
          <w:tcPr>
            <w:tcW w:w="2653" w:type="dxa"/>
          </w:tcPr>
          <w:p w14:paraId="3B81F685" w14:textId="77777777" w:rsidR="001E5FC7" w:rsidRDefault="009F252B" w:rsidP="00685FE5">
            <w:r>
              <w:t>Used in Housekeeping Routine</w:t>
            </w:r>
          </w:p>
        </w:tc>
      </w:tr>
      <w:tr w:rsidR="001E5FC7" w14:paraId="166890A1" w14:textId="77777777" w:rsidTr="001E5FC7">
        <w:tc>
          <w:tcPr>
            <w:tcW w:w="2886" w:type="dxa"/>
          </w:tcPr>
          <w:p w14:paraId="0A3993DC" w14:textId="77777777" w:rsidR="001E5FC7" w:rsidRDefault="001E5FC7" w:rsidP="00EC366D">
            <w:r>
              <w:t>AO_MM</w:t>
            </w:r>
          </w:p>
        </w:tc>
        <w:tc>
          <w:tcPr>
            <w:tcW w:w="2624" w:type="dxa"/>
          </w:tcPr>
          <w:p w14:paraId="5DEA2188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7A154A99" w14:textId="77777777" w:rsidR="001E5FC7" w:rsidRDefault="001E5FC7" w:rsidP="00685FE5">
            <w:r>
              <w:t xml:space="preserve">Month from </w:t>
            </w:r>
            <w:r w:rsidR="005142EE">
              <w:t>HMI</w:t>
            </w:r>
          </w:p>
        </w:tc>
        <w:tc>
          <w:tcPr>
            <w:tcW w:w="2653" w:type="dxa"/>
          </w:tcPr>
          <w:p w14:paraId="1DDBDAE0" w14:textId="77777777" w:rsidR="001E5FC7" w:rsidRDefault="009F252B" w:rsidP="00685FE5">
            <w:r>
              <w:t>Used in Housekeeping Routine</w:t>
            </w:r>
          </w:p>
        </w:tc>
      </w:tr>
      <w:tr w:rsidR="001E5FC7" w14:paraId="3EEFFCB7" w14:textId="77777777" w:rsidTr="001E5FC7">
        <w:tc>
          <w:tcPr>
            <w:tcW w:w="2886" w:type="dxa"/>
          </w:tcPr>
          <w:p w14:paraId="44812E61" w14:textId="77777777" w:rsidR="001E5FC7" w:rsidRDefault="001E5FC7" w:rsidP="00EC366D">
            <w:r>
              <w:t>AO_DY</w:t>
            </w:r>
          </w:p>
        </w:tc>
        <w:tc>
          <w:tcPr>
            <w:tcW w:w="2624" w:type="dxa"/>
          </w:tcPr>
          <w:p w14:paraId="2ADD1A6D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7F4BA39B" w14:textId="77777777" w:rsidR="001E5FC7" w:rsidRDefault="001E5FC7" w:rsidP="00685FE5">
            <w:r>
              <w:t xml:space="preserve">Day from </w:t>
            </w:r>
            <w:r w:rsidR="005142EE">
              <w:t>HMI</w:t>
            </w:r>
          </w:p>
        </w:tc>
        <w:tc>
          <w:tcPr>
            <w:tcW w:w="2653" w:type="dxa"/>
          </w:tcPr>
          <w:p w14:paraId="13D0739D" w14:textId="77777777" w:rsidR="001E5FC7" w:rsidRDefault="009F252B" w:rsidP="00685FE5">
            <w:r>
              <w:t>Used in Housekeeping Routine</w:t>
            </w:r>
          </w:p>
        </w:tc>
      </w:tr>
      <w:tr w:rsidR="001E5FC7" w14:paraId="1322D546" w14:textId="77777777" w:rsidTr="001E5FC7">
        <w:tc>
          <w:tcPr>
            <w:tcW w:w="2886" w:type="dxa"/>
          </w:tcPr>
          <w:p w14:paraId="17BED88B" w14:textId="77777777" w:rsidR="001E5FC7" w:rsidRDefault="001E5FC7" w:rsidP="00EC366D">
            <w:r>
              <w:t>AO_HS</w:t>
            </w:r>
          </w:p>
        </w:tc>
        <w:tc>
          <w:tcPr>
            <w:tcW w:w="2624" w:type="dxa"/>
          </w:tcPr>
          <w:p w14:paraId="0F85FABB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21F08E2F" w14:textId="77777777" w:rsidR="001E5FC7" w:rsidRDefault="001E5FC7" w:rsidP="00685FE5">
            <w:r>
              <w:t xml:space="preserve">Hour from </w:t>
            </w:r>
            <w:r w:rsidR="005142EE">
              <w:t>HMI</w:t>
            </w:r>
          </w:p>
        </w:tc>
        <w:tc>
          <w:tcPr>
            <w:tcW w:w="2653" w:type="dxa"/>
          </w:tcPr>
          <w:p w14:paraId="248B6809" w14:textId="77777777" w:rsidR="001E5FC7" w:rsidRDefault="009F252B" w:rsidP="00685FE5">
            <w:r>
              <w:t>Used in Housekeeping Routine</w:t>
            </w:r>
          </w:p>
        </w:tc>
      </w:tr>
      <w:tr w:rsidR="001E5FC7" w14:paraId="3C75022D" w14:textId="77777777" w:rsidTr="001E5FC7">
        <w:tc>
          <w:tcPr>
            <w:tcW w:w="2886" w:type="dxa"/>
          </w:tcPr>
          <w:p w14:paraId="3A5C9427" w14:textId="77777777" w:rsidR="001E5FC7" w:rsidRDefault="001E5FC7" w:rsidP="00EC366D">
            <w:r>
              <w:t>AO_MS</w:t>
            </w:r>
          </w:p>
        </w:tc>
        <w:tc>
          <w:tcPr>
            <w:tcW w:w="2624" w:type="dxa"/>
          </w:tcPr>
          <w:p w14:paraId="0CAC7F14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5093CCC0" w14:textId="77777777" w:rsidR="001E5FC7" w:rsidRDefault="001E5FC7" w:rsidP="00685FE5">
            <w:r>
              <w:t xml:space="preserve">Minute from </w:t>
            </w:r>
            <w:r w:rsidR="005142EE">
              <w:t>HMI</w:t>
            </w:r>
          </w:p>
        </w:tc>
        <w:tc>
          <w:tcPr>
            <w:tcW w:w="2653" w:type="dxa"/>
          </w:tcPr>
          <w:p w14:paraId="5122BB37" w14:textId="77777777" w:rsidR="001E5FC7" w:rsidRDefault="009F252B" w:rsidP="00685FE5">
            <w:r>
              <w:t>Used in Housekeeping Routine</w:t>
            </w:r>
          </w:p>
        </w:tc>
      </w:tr>
      <w:tr w:rsidR="001E5FC7" w14:paraId="20F3B31D" w14:textId="77777777" w:rsidTr="001E5FC7">
        <w:tc>
          <w:tcPr>
            <w:tcW w:w="2886" w:type="dxa"/>
          </w:tcPr>
          <w:p w14:paraId="6FE13FFA" w14:textId="77777777" w:rsidR="001E5FC7" w:rsidRDefault="001E5FC7" w:rsidP="00EC366D">
            <w:r>
              <w:lastRenderedPageBreak/>
              <w:t>AO_SN</w:t>
            </w:r>
          </w:p>
        </w:tc>
        <w:tc>
          <w:tcPr>
            <w:tcW w:w="2624" w:type="dxa"/>
          </w:tcPr>
          <w:p w14:paraId="2F604C89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1C650135" w14:textId="77777777" w:rsidR="001E5FC7" w:rsidRDefault="001E5FC7" w:rsidP="00685FE5">
            <w:r>
              <w:t xml:space="preserve">Second from </w:t>
            </w:r>
            <w:r w:rsidR="005142EE">
              <w:t>HMI</w:t>
            </w:r>
          </w:p>
        </w:tc>
        <w:tc>
          <w:tcPr>
            <w:tcW w:w="2653" w:type="dxa"/>
          </w:tcPr>
          <w:p w14:paraId="69EC1522" w14:textId="77777777" w:rsidR="001E5FC7" w:rsidRDefault="009F252B" w:rsidP="00685FE5">
            <w:r>
              <w:t>Used in Housekeeping Routine</w:t>
            </w:r>
          </w:p>
        </w:tc>
      </w:tr>
      <w:tr w:rsidR="001E5FC7" w14:paraId="356C8B83" w14:textId="77777777" w:rsidTr="001E5FC7">
        <w:tc>
          <w:tcPr>
            <w:tcW w:w="2886" w:type="dxa"/>
          </w:tcPr>
          <w:p w14:paraId="402B1961" w14:textId="77777777" w:rsidR="001E5FC7" w:rsidRDefault="001E5FC7" w:rsidP="00EC366D">
            <w:r>
              <w:t>MINOR_FAULTS</w:t>
            </w:r>
          </w:p>
        </w:tc>
        <w:tc>
          <w:tcPr>
            <w:tcW w:w="2624" w:type="dxa"/>
          </w:tcPr>
          <w:p w14:paraId="507980C5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604DD9EF" w14:textId="77777777" w:rsidR="001E5FC7" w:rsidRDefault="001E5FC7" w:rsidP="00685FE5">
            <w:r>
              <w:t>PLC Minor Faults Word</w:t>
            </w:r>
          </w:p>
        </w:tc>
        <w:tc>
          <w:tcPr>
            <w:tcW w:w="2653" w:type="dxa"/>
          </w:tcPr>
          <w:p w14:paraId="25AE93E5" w14:textId="77777777" w:rsidR="001E5FC7" w:rsidRDefault="009F252B" w:rsidP="00685FE5">
            <w:r>
              <w:t>Used in Minor Faults Routine</w:t>
            </w:r>
          </w:p>
        </w:tc>
      </w:tr>
      <w:tr w:rsidR="001E5FC7" w14:paraId="3CCC498D" w14:textId="77777777" w:rsidTr="001E5FC7">
        <w:tc>
          <w:tcPr>
            <w:tcW w:w="2886" w:type="dxa"/>
          </w:tcPr>
          <w:p w14:paraId="2030F9D5" w14:textId="77777777" w:rsidR="001E5FC7" w:rsidRDefault="001E5FC7" w:rsidP="00EC366D">
            <w:r>
              <w:t>MAJOR_FAULTS</w:t>
            </w:r>
          </w:p>
        </w:tc>
        <w:tc>
          <w:tcPr>
            <w:tcW w:w="2624" w:type="dxa"/>
          </w:tcPr>
          <w:p w14:paraId="11ED20AC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510B141D" w14:textId="77777777" w:rsidR="001E5FC7" w:rsidRDefault="001E5FC7" w:rsidP="00685FE5">
            <w:r>
              <w:t>PLC Major Faults Word</w:t>
            </w:r>
          </w:p>
        </w:tc>
        <w:tc>
          <w:tcPr>
            <w:tcW w:w="2653" w:type="dxa"/>
          </w:tcPr>
          <w:p w14:paraId="310F8E21" w14:textId="77777777" w:rsidR="001E5FC7" w:rsidRDefault="009F252B" w:rsidP="00685FE5">
            <w:r>
              <w:t>Used in Fault Handling Routine</w:t>
            </w:r>
          </w:p>
        </w:tc>
      </w:tr>
      <w:tr w:rsidR="001E5FC7" w14:paraId="6F158895" w14:textId="77777777" w:rsidTr="001E5FC7">
        <w:tc>
          <w:tcPr>
            <w:tcW w:w="2886" w:type="dxa"/>
          </w:tcPr>
          <w:p w14:paraId="042E7D98" w14:textId="77777777" w:rsidR="001E5FC7" w:rsidRDefault="001E5FC7" w:rsidP="00EC366D">
            <w:r>
              <w:t>MAJOR_FAULT_TYPE</w:t>
            </w:r>
          </w:p>
        </w:tc>
        <w:tc>
          <w:tcPr>
            <w:tcW w:w="2624" w:type="dxa"/>
          </w:tcPr>
          <w:p w14:paraId="0694DBC2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17BF430C" w14:textId="77777777" w:rsidR="001E5FC7" w:rsidRDefault="001E5FC7" w:rsidP="00685FE5">
            <w:r>
              <w:t>Major Fault Type ID</w:t>
            </w:r>
          </w:p>
        </w:tc>
        <w:tc>
          <w:tcPr>
            <w:tcW w:w="2653" w:type="dxa"/>
          </w:tcPr>
          <w:p w14:paraId="1F7BE539" w14:textId="77777777" w:rsidR="001E5FC7" w:rsidRDefault="009F252B" w:rsidP="00685FE5">
            <w:r>
              <w:t>Used in Fault Handling Routine</w:t>
            </w:r>
          </w:p>
        </w:tc>
      </w:tr>
      <w:tr w:rsidR="001E5FC7" w14:paraId="55835114" w14:textId="77777777" w:rsidTr="001E5FC7">
        <w:tc>
          <w:tcPr>
            <w:tcW w:w="2886" w:type="dxa"/>
          </w:tcPr>
          <w:p w14:paraId="2825A3E8" w14:textId="77777777" w:rsidR="001E5FC7" w:rsidRDefault="001E5FC7" w:rsidP="00EC366D">
            <w:r>
              <w:t>MAJOR_FAULT_CODE</w:t>
            </w:r>
          </w:p>
        </w:tc>
        <w:tc>
          <w:tcPr>
            <w:tcW w:w="2624" w:type="dxa"/>
          </w:tcPr>
          <w:p w14:paraId="470DC4C9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76433420" w14:textId="77777777" w:rsidR="001E5FC7" w:rsidRDefault="001E5FC7" w:rsidP="00685FE5">
            <w:r>
              <w:t>Major Fault Code</w:t>
            </w:r>
          </w:p>
        </w:tc>
        <w:tc>
          <w:tcPr>
            <w:tcW w:w="2653" w:type="dxa"/>
          </w:tcPr>
          <w:p w14:paraId="0B33990D" w14:textId="77777777" w:rsidR="001E5FC7" w:rsidRDefault="009F252B" w:rsidP="00685FE5">
            <w:r>
              <w:t>Used in Fault Handling Routine</w:t>
            </w:r>
          </w:p>
        </w:tc>
      </w:tr>
      <w:tr w:rsidR="001E5FC7" w14:paraId="2BA187FA" w14:textId="77777777" w:rsidTr="001E5FC7">
        <w:tc>
          <w:tcPr>
            <w:tcW w:w="2886" w:type="dxa"/>
          </w:tcPr>
          <w:p w14:paraId="29CA3F70" w14:textId="77777777" w:rsidR="001E5FC7" w:rsidRDefault="001E5FC7" w:rsidP="00EC366D">
            <w:r>
              <w:t>MAJOR_FAULT_INFO</w:t>
            </w:r>
          </w:p>
        </w:tc>
        <w:tc>
          <w:tcPr>
            <w:tcW w:w="2624" w:type="dxa"/>
          </w:tcPr>
          <w:p w14:paraId="4EF076FD" w14:textId="77777777" w:rsidR="001E5FC7" w:rsidRDefault="001E5FC7" w:rsidP="00685FE5">
            <w:r>
              <w:t>DINT</w:t>
            </w:r>
          </w:p>
        </w:tc>
        <w:tc>
          <w:tcPr>
            <w:tcW w:w="2295" w:type="dxa"/>
          </w:tcPr>
          <w:p w14:paraId="7A11B6CD" w14:textId="77777777" w:rsidR="001E5FC7" w:rsidRDefault="001E5FC7" w:rsidP="00685FE5">
            <w:r>
              <w:t>Major Fault information</w:t>
            </w:r>
          </w:p>
        </w:tc>
        <w:tc>
          <w:tcPr>
            <w:tcW w:w="2653" w:type="dxa"/>
          </w:tcPr>
          <w:p w14:paraId="149ED016" w14:textId="77777777" w:rsidR="001E5FC7" w:rsidRDefault="009F252B" w:rsidP="00685FE5">
            <w:r>
              <w:t>Used in Fault Handling Routine</w:t>
            </w:r>
          </w:p>
        </w:tc>
      </w:tr>
      <w:tr w:rsidR="001E5FC7" w14:paraId="092E2E59" w14:textId="77777777" w:rsidTr="001E5FC7">
        <w:tc>
          <w:tcPr>
            <w:tcW w:w="2886" w:type="dxa"/>
          </w:tcPr>
          <w:p w14:paraId="6EEA4D32" w14:textId="77777777" w:rsidR="001E5FC7" w:rsidRDefault="001E5FC7" w:rsidP="00EC366D">
            <w:r>
              <w:t>Wallclock_New_Calendar</w:t>
            </w:r>
          </w:p>
        </w:tc>
        <w:tc>
          <w:tcPr>
            <w:tcW w:w="2624" w:type="dxa"/>
          </w:tcPr>
          <w:p w14:paraId="2DA06D07" w14:textId="77777777" w:rsidR="001E5FC7" w:rsidRDefault="001E5FC7" w:rsidP="00685FE5">
            <w:r>
              <w:t>DINT[7]</w:t>
            </w:r>
          </w:p>
        </w:tc>
        <w:tc>
          <w:tcPr>
            <w:tcW w:w="2295" w:type="dxa"/>
          </w:tcPr>
          <w:p w14:paraId="7E8374BD" w14:textId="77777777" w:rsidR="001E5FC7" w:rsidRDefault="001E5FC7" w:rsidP="00685FE5">
            <w:r>
              <w:t>Holding Register for Date and Time update to PLC</w:t>
            </w:r>
          </w:p>
        </w:tc>
        <w:tc>
          <w:tcPr>
            <w:tcW w:w="2653" w:type="dxa"/>
          </w:tcPr>
          <w:p w14:paraId="142276A4" w14:textId="77777777" w:rsidR="001E5FC7" w:rsidRDefault="009F252B" w:rsidP="00685FE5">
            <w:r>
              <w:t>Used in housekeeping routine</w:t>
            </w:r>
          </w:p>
        </w:tc>
      </w:tr>
      <w:tr w:rsidR="001E5FC7" w14:paraId="0F56F35E" w14:textId="77777777" w:rsidTr="001E5FC7">
        <w:tc>
          <w:tcPr>
            <w:tcW w:w="2886" w:type="dxa"/>
          </w:tcPr>
          <w:p w14:paraId="4BB4CBB9" w14:textId="77777777" w:rsidR="001E5FC7" w:rsidRDefault="001E5FC7" w:rsidP="00EC366D">
            <w:r>
              <w:t>PLC_Security_Timer</w:t>
            </w:r>
          </w:p>
        </w:tc>
        <w:tc>
          <w:tcPr>
            <w:tcW w:w="2624" w:type="dxa"/>
          </w:tcPr>
          <w:p w14:paraId="71F8454E" w14:textId="77777777" w:rsidR="001E5FC7" w:rsidRDefault="001E5FC7" w:rsidP="00685FE5">
            <w:r>
              <w:t>TIMER</w:t>
            </w:r>
          </w:p>
        </w:tc>
        <w:tc>
          <w:tcPr>
            <w:tcW w:w="2295" w:type="dxa"/>
          </w:tcPr>
          <w:p w14:paraId="5C87BE04" w14:textId="77777777" w:rsidR="001E5FC7" w:rsidRDefault="001E5FC7" w:rsidP="00685FE5">
            <w:r>
              <w:t>Security Violation Delay Timer</w:t>
            </w:r>
          </w:p>
        </w:tc>
        <w:tc>
          <w:tcPr>
            <w:tcW w:w="2653" w:type="dxa"/>
          </w:tcPr>
          <w:p w14:paraId="5E9182E2" w14:textId="77777777" w:rsidR="001E5FC7" w:rsidRDefault="009F252B" w:rsidP="00685FE5">
            <w:r>
              <w:t>Used in security routine</w:t>
            </w:r>
          </w:p>
        </w:tc>
      </w:tr>
      <w:tr w:rsidR="001E5FC7" w14:paraId="6CEEC435" w14:textId="77777777" w:rsidTr="001E5FC7">
        <w:tc>
          <w:tcPr>
            <w:tcW w:w="2886" w:type="dxa"/>
          </w:tcPr>
          <w:p w14:paraId="15C319C5" w14:textId="77777777" w:rsidR="001E5FC7" w:rsidRDefault="001E5FC7" w:rsidP="00EC366D">
            <w:r>
              <w:t>PLC_Security_ReNotify_Timer</w:t>
            </w:r>
          </w:p>
        </w:tc>
        <w:tc>
          <w:tcPr>
            <w:tcW w:w="2624" w:type="dxa"/>
          </w:tcPr>
          <w:p w14:paraId="78C04C04" w14:textId="77777777" w:rsidR="001E5FC7" w:rsidRDefault="001E5FC7" w:rsidP="00685FE5">
            <w:r>
              <w:t>TIMER</w:t>
            </w:r>
          </w:p>
        </w:tc>
        <w:tc>
          <w:tcPr>
            <w:tcW w:w="2295" w:type="dxa"/>
          </w:tcPr>
          <w:p w14:paraId="0431312A" w14:textId="77777777" w:rsidR="001E5FC7" w:rsidRDefault="001E5FC7" w:rsidP="00685FE5">
            <w:r>
              <w:t>Security Violation Re-notify Timer</w:t>
            </w:r>
          </w:p>
        </w:tc>
        <w:tc>
          <w:tcPr>
            <w:tcW w:w="2653" w:type="dxa"/>
          </w:tcPr>
          <w:p w14:paraId="6E37C789" w14:textId="77777777" w:rsidR="001E5FC7" w:rsidRDefault="009F252B" w:rsidP="00685FE5">
            <w:r>
              <w:t>Used in security routine</w:t>
            </w:r>
          </w:p>
        </w:tc>
      </w:tr>
      <w:tr w:rsidR="001E5FC7" w14:paraId="117EA3F9" w14:textId="77777777" w:rsidTr="001E5FC7">
        <w:tc>
          <w:tcPr>
            <w:tcW w:w="2886" w:type="dxa"/>
          </w:tcPr>
          <w:p w14:paraId="1EEA25C2" w14:textId="77777777" w:rsidR="001E5FC7" w:rsidRDefault="001E5FC7" w:rsidP="00EC366D">
            <w:r>
              <w:t>Heartbeat</w:t>
            </w:r>
          </w:p>
        </w:tc>
        <w:tc>
          <w:tcPr>
            <w:tcW w:w="2624" w:type="dxa"/>
          </w:tcPr>
          <w:p w14:paraId="17B74ABC" w14:textId="77777777" w:rsidR="001E5FC7" w:rsidRDefault="001E5FC7" w:rsidP="00685FE5">
            <w:r>
              <w:t>TIMER[2]</w:t>
            </w:r>
          </w:p>
        </w:tc>
        <w:tc>
          <w:tcPr>
            <w:tcW w:w="2295" w:type="dxa"/>
          </w:tcPr>
          <w:p w14:paraId="6DBADE2B" w14:textId="77777777" w:rsidR="001E5FC7" w:rsidRDefault="001E5FC7" w:rsidP="00685FE5">
            <w:r>
              <w:t>PLC heartbeat toggle timers</w:t>
            </w:r>
          </w:p>
        </w:tc>
        <w:tc>
          <w:tcPr>
            <w:tcW w:w="2653" w:type="dxa"/>
          </w:tcPr>
          <w:p w14:paraId="34EA0997" w14:textId="77777777" w:rsidR="001E5FC7" w:rsidRDefault="009F252B" w:rsidP="00685FE5">
            <w:r>
              <w:t>Used in heartbeat routine</w:t>
            </w:r>
          </w:p>
        </w:tc>
      </w:tr>
      <w:tr w:rsidR="001E5FC7" w14:paraId="7DA97168" w14:textId="77777777" w:rsidTr="001E5FC7">
        <w:tc>
          <w:tcPr>
            <w:tcW w:w="2886" w:type="dxa"/>
          </w:tcPr>
          <w:p w14:paraId="42655130" w14:textId="77777777" w:rsidR="001E5FC7" w:rsidRDefault="001E5FC7" w:rsidP="00EC366D">
            <w:r>
              <w:t>Major_Fault_Results</w:t>
            </w:r>
          </w:p>
        </w:tc>
        <w:tc>
          <w:tcPr>
            <w:tcW w:w="2624" w:type="dxa"/>
          </w:tcPr>
          <w:p w14:paraId="43E86E16" w14:textId="77777777" w:rsidR="001E5FC7" w:rsidRDefault="001E5FC7" w:rsidP="00685FE5">
            <w:r>
              <w:t>MAJOR_FAULTS_1</w:t>
            </w:r>
          </w:p>
        </w:tc>
        <w:tc>
          <w:tcPr>
            <w:tcW w:w="2295" w:type="dxa"/>
          </w:tcPr>
          <w:p w14:paraId="46D41F0E" w14:textId="77777777" w:rsidR="001E5FC7" w:rsidRDefault="001E5FC7" w:rsidP="00685FE5">
            <w:r>
              <w:t>Holding Register for Major Fault data from PLC</w:t>
            </w:r>
          </w:p>
        </w:tc>
        <w:tc>
          <w:tcPr>
            <w:tcW w:w="2653" w:type="dxa"/>
          </w:tcPr>
          <w:p w14:paraId="52B8267D" w14:textId="77777777" w:rsidR="001E5FC7" w:rsidRDefault="009F252B" w:rsidP="00685FE5">
            <w:r>
              <w:t>Used in Fault Handling Routine</w:t>
            </w:r>
          </w:p>
        </w:tc>
      </w:tr>
      <w:tr w:rsidR="001E5FC7" w14:paraId="445B8CC6" w14:textId="77777777" w:rsidTr="001E5FC7">
        <w:tc>
          <w:tcPr>
            <w:tcW w:w="2886" w:type="dxa"/>
          </w:tcPr>
          <w:p w14:paraId="6870A77A" w14:textId="77777777" w:rsidR="001E5FC7" w:rsidRDefault="001E5FC7" w:rsidP="00EC366D">
            <w:r>
              <w:t>CK</w:t>
            </w:r>
          </w:p>
        </w:tc>
        <w:tc>
          <w:tcPr>
            <w:tcW w:w="2624" w:type="dxa"/>
          </w:tcPr>
          <w:p w14:paraId="44D5E789" w14:textId="77777777" w:rsidR="001E5FC7" w:rsidRDefault="001E5FC7" w:rsidP="00685FE5">
            <w:r>
              <w:t>SCADA_SYS_DATE_V1_0</w:t>
            </w:r>
          </w:p>
        </w:tc>
        <w:tc>
          <w:tcPr>
            <w:tcW w:w="2295" w:type="dxa"/>
          </w:tcPr>
          <w:p w14:paraId="5D20420B" w14:textId="77777777" w:rsidR="001E5FC7" w:rsidRDefault="001E5FC7" w:rsidP="00685FE5">
            <w:r>
              <w:t>PLC current date and time</w:t>
            </w:r>
          </w:p>
        </w:tc>
        <w:tc>
          <w:tcPr>
            <w:tcW w:w="2653" w:type="dxa"/>
          </w:tcPr>
          <w:p w14:paraId="39928094" w14:textId="77777777" w:rsidR="001E5FC7" w:rsidRDefault="009F252B" w:rsidP="00685FE5">
            <w:r>
              <w:t>Used in housekeeping routine</w:t>
            </w:r>
          </w:p>
        </w:tc>
      </w:tr>
    </w:tbl>
    <w:p w14:paraId="07346E10" w14:textId="77777777" w:rsidR="000A0367" w:rsidRDefault="000A0367" w:rsidP="000A0367">
      <w:pPr>
        <w:rPr>
          <w:b/>
        </w:rPr>
      </w:pPr>
    </w:p>
    <w:p w14:paraId="56D0C6CB" w14:textId="77777777" w:rsidR="009D4B87" w:rsidRDefault="009D4B87" w:rsidP="000A0367">
      <w:pPr>
        <w:rPr>
          <w:ins w:id="2" w:author="Joshi, Shailendra" w:date="2020-08-24T15:15:00Z"/>
          <w:b/>
        </w:rPr>
      </w:pPr>
    </w:p>
    <w:p w14:paraId="22674BCA" w14:textId="77777777" w:rsidR="009D4B87" w:rsidRDefault="009D4B87" w:rsidP="000A0367">
      <w:pPr>
        <w:rPr>
          <w:ins w:id="3" w:author="Joshi, Shailendra" w:date="2020-08-24T15:15:00Z"/>
          <w:b/>
        </w:rPr>
      </w:pPr>
    </w:p>
    <w:p w14:paraId="6FD34964" w14:textId="77777777" w:rsidR="009D4B87" w:rsidRDefault="009D4B87" w:rsidP="000A0367">
      <w:pPr>
        <w:rPr>
          <w:ins w:id="4" w:author="Joshi, Shailendra" w:date="2020-08-24T15:15:00Z"/>
          <w:b/>
        </w:rPr>
      </w:pPr>
    </w:p>
    <w:p w14:paraId="016EFF08" w14:textId="77777777" w:rsidR="00580E35" w:rsidRDefault="00580E35" w:rsidP="000A0367">
      <w:pPr>
        <w:rPr>
          <w:b/>
        </w:rPr>
      </w:pPr>
      <w:r>
        <w:rPr>
          <w:b/>
        </w:rPr>
        <w:lastRenderedPageBreak/>
        <w:t>AOI</w:t>
      </w:r>
    </w:p>
    <w:p w14:paraId="1A3A979F" w14:textId="77777777" w:rsidR="00580E35" w:rsidRDefault="00580E35" w:rsidP="000A0367">
      <w:pPr>
        <w:rPr>
          <w:del w:id="5" w:author="Joshi, Shailendra" w:date="2020-08-24T15:15:00Z"/>
        </w:rPr>
      </w:pPr>
      <w:r>
        <w:t>There is no AOI associated with this UDT.</w:t>
      </w:r>
    </w:p>
    <w:p w14:paraId="54D76DB4" w14:textId="77777777" w:rsidR="00580E35" w:rsidRPr="009D4B87" w:rsidRDefault="00580E35" w:rsidP="000A0367">
      <w:pPr>
        <w:rPr>
          <w:rPrChange w:id="6" w:author="Joshi, Shailendra" w:date="2020-08-24T15:15:00Z">
            <w:rPr>
              <w:b/>
            </w:rPr>
          </w:rPrChange>
        </w:rPr>
      </w:pPr>
    </w:p>
    <w:p w14:paraId="6798678B" w14:textId="77777777" w:rsidR="00580E35" w:rsidRDefault="00580E35" w:rsidP="000A0367">
      <w:r>
        <w:rPr>
          <w:b/>
        </w:rPr>
        <w:t>Programming Examples</w:t>
      </w:r>
    </w:p>
    <w:p w14:paraId="5CC93D39" w14:textId="77777777" w:rsidR="00580E35" w:rsidRDefault="00580E35" w:rsidP="000A0367">
      <w:r>
        <w:t>The tags in this UDT are used to monitor and set processor informat</w:t>
      </w:r>
      <w:r w:rsidR="00570ED8">
        <w:t>ion.  The routines that use these tags are pre-programmed as part of the standard PLC baseload and generally do not require modification by the programmer, with the following exceptions:</w:t>
      </w:r>
    </w:p>
    <w:p w14:paraId="2F3EABF8" w14:textId="77777777" w:rsidR="00570ED8" w:rsidRDefault="00570ED8" w:rsidP="000A0367">
      <w:r>
        <w:t>If a program is added to the Main Task it must be added to the security routine for detection of unauthorized modifications.</w:t>
      </w:r>
    </w:p>
    <w:p w14:paraId="12581107" w14:textId="77777777" w:rsidR="00570ED8" w:rsidRDefault="00570ED8" w:rsidP="000A0367">
      <w:r>
        <w:t>If a PLC is to have multiple read blocks the hear</w:t>
      </w:r>
      <w:r w:rsidR="00CF1980">
        <w:t>t</w:t>
      </w:r>
      <w:r>
        <w:t xml:space="preserve">beat code should be modified to toggle the heartbeat bit in each read block. </w:t>
      </w:r>
    </w:p>
    <w:p w14:paraId="5791FB67" w14:textId="77777777" w:rsidR="00351C54" w:rsidRDefault="00351C54" w:rsidP="000A0367">
      <w:pPr>
        <w:rPr>
          <w:b/>
        </w:rPr>
      </w:pPr>
      <w:r>
        <w:rPr>
          <w:b/>
        </w:rPr>
        <w:t>HMI Integration</w:t>
      </w:r>
    </w:p>
    <w:p w14:paraId="166691A9" w14:textId="5D4F0EF8" w:rsidR="00351C54" w:rsidRDefault="00351C54" w:rsidP="000A0367">
      <w:r>
        <w:t xml:space="preserve">Processor status information is implemented on the “Logix Processor Status” window in the </w:t>
      </w:r>
      <w:del w:id="7" w:author="Holden, Rob" w:date="2021-11-10T14:20:00Z">
        <w:r w:rsidDel="00BE7E4B">
          <w:delText>Intouch</w:delText>
        </w:r>
      </w:del>
      <w:ins w:id="8" w:author="Holden, Rob" w:date="2021-11-10T14:20:00Z">
        <w:r w:rsidR="00BE7E4B">
          <w:t>InTouch</w:t>
        </w:r>
      </w:ins>
      <w:r>
        <w:t xml:space="preserve"> Baseload.  Existing applications will have one or more screens displaying this information.  When adding a new processor to a facility Programmers should copy an existing column in the application and perform a substitute tag operation to update the tag values.  Developers shall ensure that the text format of the Time and Date fields follow the format shown in the </w:t>
      </w:r>
      <w:del w:id="9" w:author="Holden, Rob" w:date="2021-11-10T14:20:00Z">
        <w:r w:rsidDel="00BE7E4B">
          <w:delText>Intouch</w:delText>
        </w:r>
      </w:del>
      <w:ins w:id="10" w:author="Holden, Rob" w:date="2021-11-10T14:20:00Z">
        <w:r w:rsidR="00BE7E4B">
          <w:t>InTouch</w:t>
        </w:r>
      </w:ins>
      <w:r>
        <w:t xml:space="preserve"> Baseload to properly show leading zeros for all date and time fields.  If the new PLC will not be performing any peer-to-peer reads from another PLC the Comm Status information can be deleted. </w:t>
      </w:r>
    </w:p>
    <w:p w14:paraId="77EEC1CE" w14:textId="77777777" w:rsidR="00351C54" w:rsidRPr="00351C54" w:rsidRDefault="00351C54" w:rsidP="000A0367">
      <w:r>
        <w:t>When a new PLC is added to the system the PLCTimeDateSync Q</w:t>
      </w:r>
      <w:r w:rsidR="00CD1449">
        <w:t>uickfunction must be updated so the PLC will be synchronized with the server time when the Quickfunction is called</w:t>
      </w:r>
      <w:bookmarkStart w:id="11" w:name="_GoBack"/>
      <w:bookmarkEnd w:id="11"/>
      <w:r w:rsidR="00CD1449">
        <w:t>.</w:t>
      </w:r>
      <w:r>
        <w:t xml:space="preserve"> </w:t>
      </w:r>
    </w:p>
    <w:sectPr w:rsidR="00351C54" w:rsidRPr="00351C54" w:rsidSect="000A036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1CADDF" w16cex:dateUtc="2020-03-18T18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F40210" w16cid:durableId="221CADD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lden, Rob">
    <w15:presenceInfo w15:providerId="AD" w15:userId="S-1-5-21-2139973840-1036390329-796740536-25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367"/>
    <w:rsid w:val="00001418"/>
    <w:rsid w:val="000A0367"/>
    <w:rsid w:val="001D3757"/>
    <w:rsid w:val="001E5FC7"/>
    <w:rsid w:val="00221670"/>
    <w:rsid w:val="002A0716"/>
    <w:rsid w:val="00351C54"/>
    <w:rsid w:val="005142EE"/>
    <w:rsid w:val="00570ED8"/>
    <w:rsid w:val="00580E35"/>
    <w:rsid w:val="007F7DB4"/>
    <w:rsid w:val="009D4B87"/>
    <w:rsid w:val="009F252B"/>
    <w:rsid w:val="00B35868"/>
    <w:rsid w:val="00BE7E4B"/>
    <w:rsid w:val="00CD1449"/>
    <w:rsid w:val="00CF1980"/>
    <w:rsid w:val="00EC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559A0"/>
  <w15:docId w15:val="{6970363D-C2DB-4EDC-9F63-6C12333D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3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D3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5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358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47692DC8B2047A6A8A6ABB2F05EA6" ma:contentTypeVersion="10" ma:contentTypeDescription="Create a new document." ma:contentTypeScope="" ma:versionID="c2d339562af8d14d0e9f0d0993d9877e">
  <xsd:schema xmlns:xsd="http://www.w3.org/2001/XMLSchema" xmlns:xs="http://www.w3.org/2001/XMLSchema" xmlns:p="http://schemas.microsoft.com/office/2006/metadata/properties" xmlns:ns2="750715fa-8ca6-46f3-9f70-8600f9579dd3" xmlns:ns3="0b2909f5-9263-416c-ab24-e065986e4c86" targetNamespace="http://schemas.microsoft.com/office/2006/metadata/properties" ma:root="true" ma:fieldsID="632785696e70fa810bead2411f42b29d" ns2:_="" ns3:_="">
    <xsd:import namespace="750715fa-8ca6-46f3-9f70-8600f9579dd3"/>
    <xsd:import namespace="0b2909f5-9263-416c-ab24-e065986e4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715fa-8ca6-46f3-9f70-8600f9579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909f5-9263-416c-ab24-e065986e4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22C286-CC5A-47DC-B405-4C32B98C8E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4B2E7C-B940-4EBF-8855-F4381154B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0715fa-8ca6-46f3-9f70-8600f9579dd3"/>
    <ds:schemaRef ds:uri="0b2909f5-9263-416c-ab24-e065986e4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6593F9-8274-4B5C-853F-A631125C8A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2</cp:revision>
  <dcterms:created xsi:type="dcterms:W3CDTF">2018-02-06T19:27:00Z</dcterms:created>
  <dcterms:modified xsi:type="dcterms:W3CDTF">2021-11-10T19:21:00Z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0x0101001E947692DC8B2047A6A8A6ABB2F05EA6</vt:lpwstr>
  </property>
</Properties>
</file>